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9700C" w14:textId="7F1EEF92" w:rsidR="003C6536" w:rsidRPr="00B3220A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/>
        </w:rPr>
      </w:pPr>
      <w:r w:rsidRPr="00B3220A">
        <w:rPr>
          <w:rFonts w:ascii="Verdana" w:hAnsi="Verdana" w:cs="Tahoma"/>
          <w:bCs/>
        </w:rPr>
        <w:t xml:space="preserve">Załącznik nr </w:t>
      </w:r>
      <w:r w:rsidR="00202259" w:rsidRPr="00B3220A">
        <w:rPr>
          <w:rFonts w:ascii="Verdana" w:hAnsi="Verdana" w:cs="Tahoma"/>
          <w:bCs/>
        </w:rPr>
        <w:t>3</w:t>
      </w:r>
      <w:r w:rsidRPr="00B3220A">
        <w:rPr>
          <w:rFonts w:ascii="Verdana" w:hAnsi="Verdana" w:cs="Tahoma"/>
          <w:bCs/>
        </w:rPr>
        <w:t xml:space="preserve"> do Zapytania ofertowego </w:t>
      </w:r>
      <w:r w:rsidR="00A261A8" w:rsidRPr="00B3220A">
        <w:rPr>
          <w:rFonts w:ascii="Verdana" w:hAnsi="Verdana" w:cs="Tahoma"/>
          <w:bCs/>
        </w:rPr>
        <w:t xml:space="preserve">nr </w:t>
      </w:r>
      <w:r w:rsidR="00A261A8" w:rsidRPr="00B3220A">
        <w:rPr>
          <w:rFonts w:ascii="Verdana" w:hAnsi="Verdana" w:cs="Tahoma"/>
          <w:b/>
        </w:rPr>
        <w:t>DZP.26.</w:t>
      </w:r>
      <w:r w:rsidR="00DB4B74" w:rsidRPr="00B3220A">
        <w:rPr>
          <w:rFonts w:ascii="Verdana" w:hAnsi="Verdana" w:cs="Tahoma"/>
          <w:b/>
        </w:rPr>
        <w:t>1</w:t>
      </w:r>
      <w:ins w:id="0" w:author="Katarzyna Zielińska | Łukasiewicz – ILOT" w:date="2026-01-23T13:25:00Z" w16du:dateUtc="2026-01-23T12:25:00Z">
        <w:r w:rsidR="009E6F1C">
          <w:rPr>
            <w:rFonts w:ascii="Verdana" w:hAnsi="Verdana" w:cs="Tahoma"/>
            <w:b/>
          </w:rPr>
          <w:t>5</w:t>
        </w:r>
      </w:ins>
      <w:r w:rsidR="00A261A8" w:rsidRPr="00B3220A">
        <w:rPr>
          <w:rFonts w:ascii="Verdana" w:hAnsi="Verdana" w:cs="Tahoma"/>
          <w:b/>
        </w:rPr>
        <w:t>.202</w:t>
      </w:r>
      <w:r w:rsidR="00DB4B74" w:rsidRPr="00B3220A">
        <w:rPr>
          <w:rFonts w:ascii="Verdana" w:hAnsi="Verdana" w:cs="Tahoma"/>
          <w:b/>
        </w:rPr>
        <w:t>6</w:t>
      </w:r>
    </w:p>
    <w:p w14:paraId="655C75D1" w14:textId="77777777" w:rsidR="003C6536" w:rsidRPr="00B3220A" w:rsidRDefault="003C6536" w:rsidP="00AE5067">
      <w:pPr>
        <w:rPr>
          <w:rFonts w:ascii="Verdana" w:hAnsi="Verdana" w:cs="Tahoma"/>
          <w:bCs/>
          <w:color w:val="000000"/>
          <w:lang w:eastAsia="pl-PL"/>
        </w:rPr>
      </w:pPr>
      <w:r w:rsidRPr="00B3220A">
        <w:rPr>
          <w:rFonts w:ascii="Verdana" w:hAnsi="Verdana" w:cs="Tahoma"/>
          <w:b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C6536" w:rsidRPr="00B3220A" w14:paraId="5427F82A" w14:textId="77777777" w:rsidTr="0027335B">
        <w:tc>
          <w:tcPr>
            <w:tcW w:w="9062" w:type="dxa"/>
            <w:gridSpan w:val="2"/>
          </w:tcPr>
          <w:p w14:paraId="2E176FC7" w14:textId="677EBEB5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Nazwa /firma/ Wykonawcy:</w:t>
            </w:r>
          </w:p>
        </w:tc>
      </w:tr>
      <w:tr w:rsidR="003C6536" w:rsidRPr="00B3220A" w14:paraId="29740A24" w14:textId="77777777" w:rsidTr="0027335B">
        <w:tc>
          <w:tcPr>
            <w:tcW w:w="4531" w:type="dxa"/>
          </w:tcPr>
          <w:p w14:paraId="1C68390E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Adres:</w:t>
            </w:r>
          </w:p>
          <w:p w14:paraId="656180BC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</w:p>
        </w:tc>
        <w:tc>
          <w:tcPr>
            <w:tcW w:w="4531" w:type="dxa"/>
          </w:tcPr>
          <w:p w14:paraId="6894A468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Kod pocztowy:</w:t>
            </w:r>
          </w:p>
        </w:tc>
      </w:tr>
      <w:tr w:rsidR="003C6536" w:rsidRPr="00B3220A" w14:paraId="11896D9D" w14:textId="77777777" w:rsidTr="0027335B">
        <w:tc>
          <w:tcPr>
            <w:tcW w:w="4531" w:type="dxa"/>
          </w:tcPr>
          <w:p w14:paraId="63B5D12E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Miejscowość:</w:t>
            </w:r>
          </w:p>
          <w:p w14:paraId="5126C433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</w:p>
        </w:tc>
        <w:tc>
          <w:tcPr>
            <w:tcW w:w="4531" w:type="dxa"/>
          </w:tcPr>
          <w:p w14:paraId="5741C758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Telefon:</w:t>
            </w:r>
          </w:p>
        </w:tc>
      </w:tr>
      <w:tr w:rsidR="003C6536" w:rsidRPr="00B3220A" w14:paraId="56664EC2" w14:textId="77777777" w:rsidTr="0027335B">
        <w:tc>
          <w:tcPr>
            <w:tcW w:w="9062" w:type="dxa"/>
            <w:gridSpan w:val="2"/>
          </w:tcPr>
          <w:p w14:paraId="64C0E035" w14:textId="046704B1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Poczta elektroniczna/e-mail/:</w:t>
            </w:r>
          </w:p>
        </w:tc>
      </w:tr>
      <w:tr w:rsidR="003C6536" w:rsidRPr="00B3220A" w14:paraId="472498EF" w14:textId="77777777" w:rsidTr="0020128A">
        <w:trPr>
          <w:trHeight w:val="442"/>
        </w:trPr>
        <w:tc>
          <w:tcPr>
            <w:tcW w:w="4531" w:type="dxa"/>
          </w:tcPr>
          <w:p w14:paraId="43B1FEAC" w14:textId="7F2BB318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NIP:</w:t>
            </w:r>
          </w:p>
        </w:tc>
        <w:tc>
          <w:tcPr>
            <w:tcW w:w="4531" w:type="dxa"/>
          </w:tcPr>
          <w:p w14:paraId="1E83F397" w14:textId="77777777" w:rsidR="003C6536" w:rsidRPr="00B3220A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Tahoma"/>
                <w:bCs/>
              </w:rPr>
            </w:pPr>
            <w:r w:rsidRPr="00B3220A">
              <w:rPr>
                <w:rFonts w:ascii="Verdana" w:hAnsi="Verdana" w:cs="Tahoma"/>
                <w:bCs/>
              </w:rPr>
              <w:t>REGON:</w:t>
            </w:r>
          </w:p>
        </w:tc>
      </w:tr>
    </w:tbl>
    <w:p w14:paraId="620BE1B0" w14:textId="77777777" w:rsidR="003C6536" w:rsidRPr="00B3220A" w:rsidRDefault="003C6536" w:rsidP="003C6536">
      <w:pPr>
        <w:pStyle w:val="Default"/>
        <w:spacing w:after="80"/>
        <w:jc w:val="both"/>
        <w:rPr>
          <w:rFonts w:ascii="Verdana" w:hAnsi="Verdana" w:cs="Tahoma"/>
          <w:bCs/>
          <w:color w:val="auto"/>
          <w:sz w:val="22"/>
          <w:szCs w:val="22"/>
          <w:lang w:eastAsia="en-US"/>
        </w:rPr>
      </w:pPr>
    </w:p>
    <w:p w14:paraId="7CDE071C" w14:textId="78030F41" w:rsidR="003C6536" w:rsidRPr="00B3220A" w:rsidDel="009E6F1C" w:rsidRDefault="003C6536" w:rsidP="002431CA">
      <w:pPr>
        <w:pStyle w:val="Akapitzlist"/>
        <w:spacing w:after="80" w:line="240" w:lineRule="auto"/>
        <w:ind w:left="142"/>
        <w:jc w:val="both"/>
        <w:rPr>
          <w:del w:id="1" w:author="Katarzyna Zielińska | Łukasiewicz – ILOT" w:date="2026-01-23T13:26:00Z" w16du:dateUtc="2026-01-23T12:26:00Z"/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 xml:space="preserve">Odpowiadając na Zapytanie ofertowe w postępowaniu </w:t>
      </w:r>
      <w:bookmarkStart w:id="2" w:name="_Hlk172720319"/>
      <w:r w:rsidRPr="00B3220A">
        <w:rPr>
          <w:rFonts w:ascii="Verdana" w:hAnsi="Verdana" w:cs="Tahoma"/>
          <w:bCs/>
        </w:rPr>
        <w:t>prowadzonym zgodnie z zasadą konkurencyjności</w:t>
      </w:r>
      <w:bookmarkEnd w:id="2"/>
      <w:r w:rsidR="0059347E" w:rsidRPr="00B3220A">
        <w:rPr>
          <w:rFonts w:ascii="Verdana" w:hAnsi="Verdana" w:cs="Tahoma"/>
          <w:bCs/>
        </w:rPr>
        <w:t xml:space="preserve">, którego przedmiotem jest </w:t>
      </w:r>
      <w:del w:id="3" w:author="Katarzyna Zielińska | Łukasiewicz – ILOT" w:date="2026-01-23T13:25:00Z" w16du:dateUtc="2026-01-23T12:25:00Z">
        <w:r w:rsidR="000D1234" w:rsidRPr="00B3220A" w:rsidDel="009E6F1C">
          <w:rPr>
            <w:rFonts w:ascii="Verdana" w:hAnsi="Verdana" w:cs="Tahoma"/>
            <w:b/>
          </w:rPr>
          <w:delText>kompleksowa organizacja</w:delText>
        </w:r>
      </w:del>
      <w:ins w:id="4" w:author="Katarzyna Zielińska | Łukasiewicz – ILOT" w:date="2026-01-23T13:25:00Z" w16du:dateUtc="2026-01-23T12:25:00Z">
        <w:r w:rsidR="009E6F1C">
          <w:rPr>
            <w:rFonts w:ascii="Verdana" w:hAnsi="Verdana" w:cs="Tahoma"/>
            <w:b/>
          </w:rPr>
          <w:t>przeprowadzenie</w:t>
        </w:r>
      </w:ins>
      <w:r w:rsidR="000D1234" w:rsidRPr="00B3220A">
        <w:rPr>
          <w:rFonts w:ascii="Verdana" w:hAnsi="Verdana" w:cs="Tahoma"/>
          <w:b/>
        </w:rPr>
        <w:t xml:space="preserve"> szkolenia </w:t>
      </w:r>
      <w:ins w:id="5" w:author="Katarzyna Zielińska | Łukasiewicz – ILOT" w:date="2026-01-23T13:26:00Z" w16du:dateUtc="2026-01-23T12:26:00Z">
        <w:r w:rsidR="009E6F1C" w:rsidRPr="009E6F1C">
          <w:rPr>
            <w:rFonts w:ascii="Verdana" w:hAnsi="Verdana" w:cs="Tahoma"/>
            <w:b/>
          </w:rPr>
          <w:t>z zakresu Modelowania w NX CAD.</w:t>
        </w:r>
      </w:ins>
      <w:del w:id="6" w:author="Katarzyna Zielińska | Łukasiewicz – ILOT" w:date="2026-01-23T13:26:00Z" w16du:dateUtc="2026-01-23T12:26:00Z">
        <w:r w:rsidR="000D1234" w:rsidRPr="00B3220A" w:rsidDel="009E6F1C">
          <w:rPr>
            <w:rFonts w:ascii="Verdana" w:hAnsi="Verdana" w:cs="Tahoma"/>
            <w:b/>
          </w:rPr>
          <w:delText xml:space="preserve">z zakresu </w:delText>
        </w:r>
        <w:r w:rsidR="00DB4B74" w:rsidRPr="00B3220A" w:rsidDel="009E6F1C">
          <w:rPr>
            <w:rFonts w:ascii="Verdana" w:hAnsi="Verdana" w:cs="Tahoma"/>
            <w:b/>
          </w:rPr>
          <w:delText>Tolerancji geometryczno-wymiarowych GDT/GPS wg wymagań normy ASME Y14.5-2018</w:delText>
        </w:r>
        <w:r w:rsidR="009F3E6F" w:rsidRPr="00B3220A" w:rsidDel="009E6F1C">
          <w:rPr>
            <w:rFonts w:ascii="Verdana" w:hAnsi="Verdana" w:cs="Tahoma"/>
            <w:b/>
          </w:rPr>
          <w:delText>.</w:delText>
        </w:r>
      </w:del>
    </w:p>
    <w:p w14:paraId="6CC3A5C5" w14:textId="77777777" w:rsidR="003C6536" w:rsidRPr="00B3220A" w:rsidRDefault="003C6536" w:rsidP="002431CA">
      <w:pPr>
        <w:pStyle w:val="Akapitzlist"/>
        <w:spacing w:after="80" w:line="240" w:lineRule="auto"/>
        <w:ind w:left="142"/>
        <w:jc w:val="both"/>
        <w:rPr>
          <w:rFonts w:ascii="Verdana" w:hAnsi="Verdana" w:cs="Tahoma"/>
          <w:b/>
        </w:rPr>
      </w:pPr>
    </w:p>
    <w:p w14:paraId="28BB6649" w14:textId="77777777" w:rsidR="003C6536" w:rsidRPr="00B3220A" w:rsidRDefault="003C6536" w:rsidP="002431CA">
      <w:pPr>
        <w:pStyle w:val="Akapitzlist"/>
        <w:spacing w:after="80" w:line="240" w:lineRule="auto"/>
        <w:ind w:left="0"/>
        <w:contextualSpacing w:val="0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>Oświadczam, że:</w:t>
      </w:r>
    </w:p>
    <w:p w14:paraId="384FD1C4" w14:textId="0D732B94" w:rsidR="003C6536" w:rsidRPr="00B3220A" w:rsidRDefault="003C6536" w:rsidP="002431CA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2"/>
          <w:szCs w:val="22"/>
        </w:rPr>
      </w:pPr>
      <w:r w:rsidRPr="00B3220A">
        <w:rPr>
          <w:rFonts w:ascii="Verdana" w:hAnsi="Verdana" w:cs="Tahoma"/>
          <w:bCs/>
          <w:sz w:val="22"/>
          <w:szCs w:val="22"/>
        </w:rPr>
        <w:t>zapoznałem się z treścią Zapytania ofertowego</w:t>
      </w:r>
      <w:r w:rsidR="00DC361D" w:rsidRPr="00B3220A">
        <w:rPr>
          <w:rFonts w:ascii="Verdana" w:hAnsi="Verdana" w:cs="Tahoma"/>
          <w:bCs/>
          <w:sz w:val="22"/>
          <w:szCs w:val="22"/>
        </w:rPr>
        <w:t>,</w:t>
      </w:r>
      <w:r w:rsidRPr="00B3220A">
        <w:rPr>
          <w:rFonts w:ascii="Verdana" w:hAnsi="Verdana" w:cs="Tahoma"/>
          <w:bCs/>
          <w:sz w:val="22"/>
          <w:szCs w:val="22"/>
        </w:rPr>
        <w:t xml:space="preserve"> w tym w szczególności z Opisem przedmiotu zamówienia, nie wnoszę do nich żadnych zastrzeżeń oraz przyjmuję warunki zawarte w ww</w:t>
      </w:r>
      <w:r w:rsidR="00AE5067" w:rsidRPr="00B3220A">
        <w:rPr>
          <w:rFonts w:ascii="Verdana" w:hAnsi="Verdana" w:cs="Tahoma"/>
          <w:bCs/>
          <w:sz w:val="22"/>
          <w:szCs w:val="22"/>
        </w:rPr>
        <w:t>.</w:t>
      </w:r>
      <w:r w:rsidRPr="00B3220A">
        <w:rPr>
          <w:rFonts w:ascii="Verdana" w:hAnsi="Verdana" w:cs="Tahoma"/>
          <w:bCs/>
          <w:sz w:val="22"/>
          <w:szCs w:val="22"/>
        </w:rPr>
        <w:t xml:space="preserve"> dokumentach</w:t>
      </w:r>
      <w:r w:rsidR="00A261A8" w:rsidRPr="00B3220A">
        <w:rPr>
          <w:rFonts w:ascii="Verdana" w:hAnsi="Verdana" w:cs="Tahoma"/>
          <w:bCs/>
          <w:sz w:val="22"/>
          <w:szCs w:val="22"/>
        </w:rPr>
        <w:t>.</w:t>
      </w:r>
    </w:p>
    <w:p w14:paraId="692F1E79" w14:textId="0C0B9E23" w:rsidR="003C6536" w:rsidRPr="00B3220A" w:rsidRDefault="003C6536" w:rsidP="002431CA">
      <w:pPr>
        <w:pStyle w:val="Akapitzlist"/>
        <w:numPr>
          <w:ilvl w:val="0"/>
          <w:numId w:val="2"/>
        </w:numPr>
        <w:spacing w:after="0"/>
        <w:ind w:left="714" w:hanging="357"/>
        <w:jc w:val="both"/>
        <w:rPr>
          <w:rFonts w:ascii="Verdana" w:hAnsi="Verdana" w:cs="Tahoma"/>
          <w:b/>
          <w:color w:val="000000"/>
          <w:lang w:eastAsia="pl-PL"/>
        </w:rPr>
      </w:pPr>
      <w:r w:rsidRPr="00B3220A">
        <w:rPr>
          <w:rFonts w:ascii="Verdana" w:hAnsi="Verdana" w:cs="Tahoma"/>
          <w:bCs/>
        </w:rPr>
        <w:t xml:space="preserve">oferuję wykonanie przedmiotu zamówienia w zakresie określonym w opisie przedmiotu zamówienia do Zapytania ofertowego za </w:t>
      </w:r>
      <w:r w:rsidRPr="00B3220A">
        <w:rPr>
          <w:rFonts w:ascii="Verdana" w:hAnsi="Verdana" w:cs="Tahoma"/>
          <w:b/>
        </w:rPr>
        <w:t>cenę</w:t>
      </w:r>
      <w:r w:rsidR="00D961A3" w:rsidRPr="00B3220A">
        <w:rPr>
          <w:rFonts w:ascii="Verdana" w:hAnsi="Verdana" w:cs="Tahoma"/>
          <w:vertAlign w:val="superscript"/>
        </w:rPr>
        <w:footnoteReference w:id="1"/>
      </w:r>
      <w:r w:rsidR="00C10314" w:rsidRPr="00B3220A">
        <w:rPr>
          <w:rFonts w:ascii="Verdana" w:hAnsi="Verdana" w:cs="Tahoma"/>
          <w:bCs/>
          <w:color w:val="000000"/>
          <w:lang w:eastAsia="pl-PL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22"/>
        <w:gridCol w:w="3021"/>
        <w:gridCol w:w="3019"/>
      </w:tblGrid>
      <w:tr w:rsidR="00FA69BF" w:rsidRPr="00B3220A" w14:paraId="3B38BC35" w14:textId="25712B58" w:rsidTr="0065616E">
        <w:tc>
          <w:tcPr>
            <w:tcW w:w="1667" w:type="pct"/>
          </w:tcPr>
          <w:p w14:paraId="38A145DD" w14:textId="5E52B792" w:rsidR="00FA69BF" w:rsidRPr="00B3220A" w:rsidRDefault="00FA69BF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>Przedmiot zamówienia</w:t>
            </w:r>
          </w:p>
        </w:tc>
        <w:tc>
          <w:tcPr>
            <w:tcW w:w="1667" w:type="pct"/>
          </w:tcPr>
          <w:p w14:paraId="5075332A" w14:textId="185F49DD" w:rsidR="00FA69BF" w:rsidRPr="00B3220A" w:rsidRDefault="00FA69BF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 xml:space="preserve">Cena </w:t>
            </w:r>
            <w:r w:rsidRPr="0065616E">
              <w:rPr>
                <w:rFonts w:ascii="Verdana" w:hAnsi="Verdana" w:cs="Tahoma"/>
                <w:b/>
                <w:color w:val="000000"/>
                <w:lang w:eastAsia="pl-PL"/>
              </w:rPr>
              <w:t xml:space="preserve">łączna za </w:t>
            </w:r>
            <w:r w:rsidRPr="00F13A0E">
              <w:rPr>
                <w:rFonts w:ascii="Verdana" w:hAnsi="Verdana" w:cs="Tahoma"/>
                <w:b/>
                <w:color w:val="000000"/>
                <w:lang w:eastAsia="pl-PL"/>
              </w:rPr>
              <w:t xml:space="preserve">minimum </w:t>
            </w:r>
            <w:r w:rsidR="0065616E" w:rsidRPr="0065616E">
              <w:rPr>
                <w:rFonts w:ascii="Verdana" w:hAnsi="Verdana" w:cs="Tahoma"/>
                <w:b/>
                <w:color w:val="000000"/>
                <w:lang w:eastAsia="pl-PL"/>
              </w:rPr>
              <w:t>4</w:t>
            </w:r>
            <w:ins w:id="7" w:author="Katarzyna Zielińska | Łukasiewicz – ILOT" w:date="2026-01-23T13:27:00Z" w16du:dateUtc="2026-01-23T12:27:00Z">
              <w:r w:rsidR="009E6F1C">
                <w:rPr>
                  <w:rFonts w:ascii="Verdana" w:hAnsi="Verdana" w:cs="Tahoma"/>
                  <w:b/>
                  <w:color w:val="000000"/>
                  <w:lang w:eastAsia="pl-PL"/>
                </w:rPr>
                <w:t>0</w:t>
              </w:r>
            </w:ins>
            <w:del w:id="8" w:author="Katarzyna Zielińska | Łukasiewicz – ILOT" w:date="2026-01-23T13:27:00Z" w16du:dateUtc="2026-01-23T12:27:00Z">
              <w:r w:rsidR="0065616E" w:rsidRPr="0065616E" w:rsidDel="009E6F1C">
                <w:rPr>
                  <w:rFonts w:ascii="Verdana" w:hAnsi="Verdana" w:cs="Tahoma"/>
                  <w:b/>
                  <w:color w:val="000000"/>
                  <w:lang w:eastAsia="pl-PL"/>
                </w:rPr>
                <w:delText>5</w:delText>
              </w:r>
            </w:del>
            <w:r w:rsidRPr="0065616E">
              <w:rPr>
                <w:rFonts w:ascii="Verdana" w:hAnsi="Verdana" w:cs="Tahoma"/>
                <w:b/>
                <w:color w:val="000000"/>
                <w:lang w:eastAsia="pl-PL"/>
              </w:rPr>
              <w:t xml:space="preserve"> do </w:t>
            </w:r>
            <w:ins w:id="9" w:author="Katarzyna Zielińska | Łukasiewicz – ILOT" w:date="2026-01-23T13:27:00Z" w16du:dateUtc="2026-01-23T12:27:00Z">
              <w:r w:rsidR="009E6F1C">
                <w:rPr>
                  <w:rFonts w:ascii="Verdana" w:hAnsi="Verdana" w:cs="Tahoma"/>
                  <w:b/>
                  <w:color w:val="000000"/>
                  <w:lang w:eastAsia="pl-PL"/>
                </w:rPr>
                <w:t>54</w:t>
              </w:r>
            </w:ins>
            <w:del w:id="10" w:author="Katarzyna Zielińska | Łukasiewicz – ILOT" w:date="2026-01-23T13:27:00Z" w16du:dateUtc="2026-01-23T12:27:00Z">
              <w:r w:rsidRPr="0065616E" w:rsidDel="009E6F1C">
                <w:rPr>
                  <w:rFonts w:ascii="Verdana" w:hAnsi="Verdana" w:cs="Tahoma"/>
                  <w:b/>
                  <w:color w:val="000000"/>
                  <w:lang w:eastAsia="pl-PL"/>
                </w:rPr>
                <w:delText>60</w:delText>
              </w:r>
            </w:del>
            <w:r w:rsidRPr="0065616E">
              <w:rPr>
                <w:rFonts w:ascii="Verdana" w:hAnsi="Verdana" w:cs="Tahoma"/>
                <w:b/>
                <w:color w:val="000000"/>
                <w:lang w:eastAsia="pl-PL"/>
              </w:rPr>
              <w:t xml:space="preserve"> uczestników szkolenia</w:t>
            </w: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 xml:space="preserve"> </w:t>
            </w:r>
          </w:p>
        </w:tc>
        <w:tc>
          <w:tcPr>
            <w:tcW w:w="1666" w:type="pct"/>
          </w:tcPr>
          <w:p w14:paraId="0198999A" w14:textId="1C2DCE5B" w:rsidR="00FA69BF" w:rsidRPr="00B3220A" w:rsidRDefault="00FA69BF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r>
              <w:rPr>
                <w:rFonts w:ascii="Verdana" w:hAnsi="Verdana" w:cs="Tahoma"/>
                <w:b/>
                <w:color w:val="000000"/>
                <w:lang w:eastAsia="pl-PL"/>
              </w:rPr>
              <w:t>Cena za grupę szkoleniową</w:t>
            </w:r>
          </w:p>
        </w:tc>
      </w:tr>
      <w:tr w:rsidR="00FA69BF" w:rsidRPr="00B3220A" w14:paraId="3F8BBE71" w14:textId="56495920" w:rsidTr="0065616E">
        <w:tc>
          <w:tcPr>
            <w:tcW w:w="1667" w:type="pct"/>
          </w:tcPr>
          <w:p w14:paraId="0A9910F4" w14:textId="4C02DCB3" w:rsidR="00FA69BF" w:rsidRPr="00B3220A" w:rsidRDefault="009E6F1C" w:rsidP="00C10314">
            <w:pPr>
              <w:pStyle w:val="Akapitzlist"/>
              <w:spacing w:after="0"/>
              <w:ind w:left="0"/>
              <w:jc w:val="both"/>
              <w:rPr>
                <w:rFonts w:ascii="Verdana" w:hAnsi="Verdana" w:cs="Tahoma"/>
                <w:b/>
                <w:color w:val="000000"/>
                <w:lang w:eastAsia="pl-PL"/>
              </w:rPr>
            </w:pPr>
            <w:ins w:id="11" w:author="Katarzyna Zielińska | Łukasiewicz – ILOT" w:date="2026-01-23T13:26:00Z" w16du:dateUtc="2026-01-23T12:26:00Z">
              <w:r w:rsidRPr="009E6F1C">
                <w:rPr>
                  <w:rFonts w:ascii="Verdana" w:hAnsi="Verdana" w:cs="Tahoma"/>
                  <w:b/>
                </w:rPr>
                <w:t>przeprowadzenie szkolenia z zakresu Modelowania w NX CAD</w:t>
              </w:r>
            </w:ins>
            <w:del w:id="12" w:author="Katarzyna Zielińska | Łukasiewicz – ILOT" w:date="2026-01-23T13:26:00Z" w16du:dateUtc="2026-01-23T12:26:00Z">
              <w:r w:rsidR="00FA69BF" w:rsidRPr="00B3220A" w:rsidDel="009E6F1C">
                <w:rPr>
                  <w:rFonts w:ascii="Verdana" w:hAnsi="Verdana" w:cs="Tahoma"/>
                  <w:b/>
                </w:rPr>
                <w:delText xml:space="preserve">kompleksowa organizacja szkolenia z zakresu Tolerancji geometryczno-wymiarowych GDT/GPS wg wymagań normy ASME </w:delText>
              </w:r>
              <w:r w:rsidR="00FA69BF" w:rsidRPr="00B3220A" w:rsidDel="009E6F1C">
                <w:rPr>
                  <w:rFonts w:ascii="Verdana" w:hAnsi="Verdana" w:cs="Tahoma"/>
                  <w:b/>
                </w:rPr>
                <w:lastRenderedPageBreak/>
                <w:delText>Y14.5-2018</w:delText>
              </w:r>
            </w:del>
            <w:r w:rsidR="00FA69BF" w:rsidRPr="00B3220A">
              <w:rPr>
                <w:rFonts w:ascii="Verdana" w:hAnsi="Verdana" w:cs="Tahoma"/>
                <w:b/>
              </w:rPr>
              <w:t xml:space="preserve"> dla pracowników Zamawiającego</w:t>
            </w:r>
          </w:p>
        </w:tc>
        <w:tc>
          <w:tcPr>
            <w:tcW w:w="1667" w:type="pct"/>
          </w:tcPr>
          <w:p w14:paraId="56932A97" w14:textId="77777777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3BA6EF9A" w14:textId="77777777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303E63F6" w14:textId="77777777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7552D8A0" w14:textId="0E42B5A0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>………………………....</w:t>
            </w:r>
          </w:p>
          <w:p w14:paraId="0E6E7BB0" w14:textId="064D61FF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B3220A">
              <w:rPr>
                <w:rFonts w:ascii="Verdana" w:hAnsi="Verdana" w:cs="Tahoma"/>
                <w:b/>
                <w:color w:val="000000"/>
                <w:lang w:eastAsia="pl-PL"/>
              </w:rPr>
              <w:t>(PLN brutto)</w:t>
            </w:r>
          </w:p>
        </w:tc>
        <w:tc>
          <w:tcPr>
            <w:tcW w:w="1666" w:type="pct"/>
          </w:tcPr>
          <w:p w14:paraId="7ED362F2" w14:textId="77777777" w:rsidR="00FA69BF" w:rsidRDefault="00FA69BF" w:rsidP="0065616E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5E56ECDE" w14:textId="77777777" w:rsidR="00FA69BF" w:rsidRDefault="00FA69BF" w:rsidP="0065616E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0EC04CB6" w14:textId="77777777" w:rsidR="00FA69BF" w:rsidRDefault="00FA69BF" w:rsidP="0065616E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</w:p>
          <w:p w14:paraId="3AD43D0B" w14:textId="09E419D9" w:rsidR="00FA69BF" w:rsidRPr="0065616E" w:rsidRDefault="00FA69BF" w:rsidP="0065616E">
            <w:pPr>
              <w:spacing w:after="0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65616E">
              <w:rPr>
                <w:rFonts w:ascii="Verdana" w:hAnsi="Verdana" w:cs="Tahoma"/>
                <w:b/>
                <w:color w:val="000000"/>
                <w:lang w:eastAsia="pl-PL"/>
              </w:rPr>
              <w:t>………………………....</w:t>
            </w:r>
          </w:p>
          <w:p w14:paraId="56ECF299" w14:textId="7B36B4AC" w:rsidR="00FA69BF" w:rsidRPr="00B3220A" w:rsidRDefault="00FA69BF" w:rsidP="00FA69BF">
            <w:pPr>
              <w:pStyle w:val="Akapitzlist"/>
              <w:spacing w:after="0"/>
              <w:ind w:left="0"/>
              <w:jc w:val="center"/>
              <w:rPr>
                <w:rFonts w:ascii="Verdana" w:hAnsi="Verdana" w:cs="Tahoma"/>
                <w:b/>
                <w:color w:val="000000"/>
                <w:lang w:eastAsia="pl-PL"/>
              </w:rPr>
            </w:pPr>
            <w:r w:rsidRPr="00FA69BF">
              <w:rPr>
                <w:rFonts w:ascii="Verdana" w:hAnsi="Verdana" w:cs="Tahoma"/>
                <w:b/>
                <w:color w:val="000000"/>
                <w:lang w:eastAsia="pl-PL"/>
              </w:rPr>
              <w:t>(PLN brutto)</w:t>
            </w:r>
          </w:p>
        </w:tc>
      </w:tr>
    </w:tbl>
    <w:p w14:paraId="3DEDF4B5" w14:textId="3F4C37FD" w:rsidR="00D7437E" w:rsidRPr="00B3220A" w:rsidRDefault="00D7437E" w:rsidP="0065616E">
      <w:pPr>
        <w:pStyle w:val="Akapitzlist"/>
        <w:spacing w:before="120"/>
        <w:ind w:left="0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/>
        </w:rPr>
        <w:t>Uwaga:</w:t>
      </w:r>
      <w:r w:rsidRPr="00B3220A">
        <w:rPr>
          <w:rFonts w:ascii="Verdana" w:hAnsi="Verdana" w:cs="Tahoma"/>
          <w:bCs/>
        </w:rPr>
        <w:t xml:space="preserve"> </w:t>
      </w:r>
      <w:bookmarkStart w:id="13" w:name="_Hlk174446523"/>
      <w:r w:rsidRPr="00B3220A">
        <w:rPr>
          <w:rFonts w:ascii="Verdana" w:hAnsi="Verdana" w:cs="Tahoma"/>
          <w:bCs/>
        </w:rPr>
        <w:t xml:space="preserve">Zamawiający </w:t>
      </w:r>
      <w:r w:rsidR="0065616E">
        <w:rPr>
          <w:rFonts w:ascii="Verdana" w:hAnsi="Verdana" w:cs="Tahoma"/>
          <w:bCs/>
        </w:rPr>
        <w:t xml:space="preserve">nie </w:t>
      </w:r>
      <w:r w:rsidRPr="00B3220A">
        <w:rPr>
          <w:rFonts w:ascii="Verdana" w:hAnsi="Verdana" w:cs="Tahoma"/>
          <w:bCs/>
        </w:rPr>
        <w:t>dopuszcza złożeni</w:t>
      </w:r>
      <w:r w:rsidR="0065616E">
        <w:rPr>
          <w:rFonts w:ascii="Verdana" w:hAnsi="Verdana" w:cs="Tahoma"/>
          <w:bCs/>
        </w:rPr>
        <w:t>a</w:t>
      </w:r>
      <w:r w:rsidRPr="00B3220A">
        <w:rPr>
          <w:rFonts w:ascii="Verdana" w:hAnsi="Verdana" w:cs="Tahoma"/>
          <w:bCs/>
        </w:rPr>
        <w:t xml:space="preserve"> oferty w walucie innej niż PLN</w:t>
      </w:r>
      <w:bookmarkEnd w:id="13"/>
      <w:r w:rsidRPr="00B3220A">
        <w:rPr>
          <w:rFonts w:ascii="Verdana" w:hAnsi="Verdana" w:cs="Tahoma"/>
          <w:bCs/>
        </w:rPr>
        <w:t>.</w:t>
      </w:r>
    </w:p>
    <w:p w14:paraId="45D510F2" w14:textId="70960282" w:rsidR="00F026F0" w:rsidRPr="00B3220A" w:rsidRDefault="003C6536" w:rsidP="002431CA">
      <w:pPr>
        <w:pStyle w:val="Default"/>
        <w:numPr>
          <w:ilvl w:val="0"/>
          <w:numId w:val="2"/>
        </w:numPr>
        <w:spacing w:after="80"/>
        <w:jc w:val="both"/>
        <w:rPr>
          <w:rFonts w:ascii="Verdana" w:hAnsi="Verdana" w:cs="Tahoma"/>
          <w:bCs/>
          <w:sz w:val="22"/>
          <w:szCs w:val="22"/>
        </w:rPr>
      </w:pPr>
      <w:r w:rsidRPr="00B3220A">
        <w:rPr>
          <w:rFonts w:ascii="Verdana" w:hAnsi="Verdana" w:cs="Tahoma"/>
          <w:bCs/>
          <w:sz w:val="22"/>
          <w:szCs w:val="22"/>
        </w:rPr>
        <w:t>zobowiązuję się w przypadku dokonania wyboru naszej oferty jako najkorzystniejszej do podpisani</w:t>
      </w:r>
      <w:r w:rsidR="00867D06">
        <w:rPr>
          <w:rFonts w:ascii="Verdana" w:hAnsi="Verdana" w:cs="Tahoma"/>
          <w:bCs/>
          <w:sz w:val="22"/>
          <w:szCs w:val="22"/>
        </w:rPr>
        <w:t>a</w:t>
      </w:r>
      <w:r w:rsidRPr="00B3220A">
        <w:rPr>
          <w:rFonts w:ascii="Verdana" w:hAnsi="Verdana" w:cs="Tahoma"/>
          <w:bCs/>
          <w:sz w:val="22"/>
          <w:szCs w:val="22"/>
        </w:rPr>
        <w:t xml:space="preserve"> </w:t>
      </w:r>
      <w:r w:rsidR="00867D06">
        <w:rPr>
          <w:rFonts w:ascii="Verdana" w:hAnsi="Verdana" w:cs="Tahoma"/>
          <w:bCs/>
          <w:sz w:val="22"/>
          <w:szCs w:val="22"/>
        </w:rPr>
        <w:t>Umowy</w:t>
      </w:r>
      <w:r w:rsidR="00867D06" w:rsidRPr="00B3220A">
        <w:rPr>
          <w:rFonts w:ascii="Verdana" w:hAnsi="Verdana" w:cs="Tahoma"/>
          <w:bCs/>
          <w:sz w:val="22"/>
          <w:szCs w:val="22"/>
        </w:rPr>
        <w:t xml:space="preserve"> </w:t>
      </w:r>
      <w:r w:rsidRPr="00B3220A">
        <w:rPr>
          <w:rFonts w:ascii="Verdana" w:hAnsi="Verdana" w:cs="Tahoma"/>
          <w:bCs/>
          <w:sz w:val="22"/>
          <w:szCs w:val="22"/>
        </w:rPr>
        <w:t>w wersji elektronicznej</w:t>
      </w:r>
      <w:r w:rsidR="00806E22" w:rsidRPr="00B3220A">
        <w:rPr>
          <w:rFonts w:ascii="Verdana" w:hAnsi="Verdana" w:cs="Tahoma"/>
          <w:bCs/>
          <w:sz w:val="22"/>
          <w:szCs w:val="22"/>
        </w:rPr>
        <w:t xml:space="preserve"> lub w formie pisemnej.</w:t>
      </w:r>
    </w:p>
    <w:p w14:paraId="4416ABB2" w14:textId="77777777" w:rsidR="00910694" w:rsidRDefault="00910694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Cs/>
          <w:color w:val="000000"/>
          <w:lang w:eastAsia="pl-PL"/>
        </w:rPr>
      </w:pPr>
    </w:p>
    <w:p w14:paraId="298BD269" w14:textId="2395C797" w:rsidR="003C6536" w:rsidRPr="00B3220A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Tahoma"/>
          <w:bCs/>
          <w:color w:val="000000"/>
          <w:lang w:eastAsia="pl-PL"/>
        </w:rPr>
      </w:pPr>
      <w:r w:rsidRPr="00B3220A">
        <w:rPr>
          <w:rFonts w:ascii="Verdana" w:hAnsi="Verdana" w:cs="Tahoma"/>
          <w:bCs/>
          <w:color w:val="000000"/>
          <w:lang w:eastAsia="pl-PL"/>
        </w:rPr>
        <w:t>ZAŁĄCZNIKI:</w:t>
      </w:r>
    </w:p>
    <w:p w14:paraId="0A90F2C3" w14:textId="2AB0A980" w:rsidR="00B869F5" w:rsidRPr="00B3220A" w:rsidRDefault="00B869F5" w:rsidP="00796AC5">
      <w:pPr>
        <w:spacing w:after="80" w:line="240" w:lineRule="auto"/>
        <w:ind w:left="641"/>
        <w:jc w:val="both"/>
        <w:rPr>
          <w:rFonts w:ascii="Verdana" w:hAnsi="Verdana" w:cs="Tahoma"/>
          <w:bCs/>
        </w:rPr>
      </w:pPr>
    </w:p>
    <w:p w14:paraId="6059054D" w14:textId="77777777" w:rsidR="00910694" w:rsidRDefault="00910694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 xml:space="preserve">Załącznik nr 2 do Zapytania ofertowego - </w:t>
      </w:r>
      <w:r w:rsidRPr="00910694">
        <w:rPr>
          <w:rFonts w:ascii="Verdana" w:hAnsi="Verdana" w:cs="Tahoma"/>
          <w:bCs/>
        </w:rPr>
        <w:t xml:space="preserve">Oświadczenie o braku wykluczenia </w:t>
      </w:r>
    </w:p>
    <w:p w14:paraId="4BD48515" w14:textId="77777777" w:rsidR="00910694" w:rsidRDefault="00910694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 xml:space="preserve">Załącznik nr 4 </w:t>
      </w:r>
      <w:r w:rsidRPr="00910694">
        <w:rPr>
          <w:rFonts w:ascii="Verdana" w:hAnsi="Verdana" w:cs="Tahoma"/>
          <w:bCs/>
        </w:rPr>
        <w:t>do Zapytania ofertowego - wzór wykazu osób</w:t>
      </w:r>
    </w:p>
    <w:p w14:paraId="3A384FE3" w14:textId="04870B98" w:rsidR="00B869F5" w:rsidRPr="00B3220A" w:rsidRDefault="00910694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Tahoma"/>
          <w:bCs/>
        </w:rPr>
      </w:pPr>
      <w:r>
        <w:rPr>
          <w:rFonts w:ascii="Verdana" w:hAnsi="Verdana" w:cs="Tahoma"/>
          <w:bCs/>
        </w:rPr>
        <w:t xml:space="preserve"> </w:t>
      </w:r>
      <w:r w:rsidR="00B869F5" w:rsidRPr="00B3220A">
        <w:rPr>
          <w:rFonts w:ascii="Verdana" w:hAnsi="Verdana" w:cs="Tahoma"/>
          <w:bCs/>
        </w:rPr>
        <w:t>……………………………………………………………………………………………………………………………………….</w:t>
      </w:r>
    </w:p>
    <w:p w14:paraId="226BFF80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367A22A1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40C8CD09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1C5FEDBE" w14:textId="77777777" w:rsidR="00B869F5" w:rsidRPr="00B3220A" w:rsidRDefault="00B869F5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</w:p>
    <w:p w14:paraId="00BBC409" w14:textId="726EB699" w:rsidR="003C6536" w:rsidRPr="00B3220A" w:rsidRDefault="003C6536" w:rsidP="003C6536">
      <w:pPr>
        <w:spacing w:after="80" w:line="240" w:lineRule="auto"/>
        <w:ind w:left="5664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>………………………………………</w:t>
      </w:r>
    </w:p>
    <w:p w14:paraId="37421CA0" w14:textId="1459CBCF" w:rsidR="007F6B26" w:rsidRPr="00B3220A" w:rsidRDefault="003C6536" w:rsidP="003C6536">
      <w:pPr>
        <w:spacing w:after="80" w:line="240" w:lineRule="auto"/>
        <w:ind w:left="4956"/>
        <w:jc w:val="both"/>
        <w:rPr>
          <w:rFonts w:ascii="Verdana" w:hAnsi="Verdana" w:cs="Tahoma"/>
          <w:bCs/>
        </w:rPr>
      </w:pPr>
      <w:r w:rsidRPr="00B3220A">
        <w:rPr>
          <w:rFonts w:ascii="Verdana" w:hAnsi="Verdana" w:cs="Tahoma"/>
          <w:bCs/>
        </w:rPr>
        <w:t xml:space="preserve">/podpis osoby/osób uprawnionych do </w:t>
      </w:r>
      <w:r w:rsidRPr="00B3220A">
        <w:rPr>
          <w:rFonts w:ascii="Verdana" w:hAnsi="Verdana" w:cs="Tahoma"/>
          <w:bCs/>
        </w:rPr>
        <w:tab/>
        <w:t>reprezentacji Wykonawcy</w:t>
      </w:r>
    </w:p>
    <w:sectPr w:rsidR="007F6B26" w:rsidRPr="00B322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44D47" w14:textId="77777777" w:rsidR="00ED0693" w:rsidRDefault="00ED0693" w:rsidP="00ED0693">
      <w:pPr>
        <w:spacing w:after="0" w:line="240" w:lineRule="auto"/>
      </w:pPr>
      <w:r>
        <w:separator/>
      </w:r>
    </w:p>
  </w:endnote>
  <w:endnote w:type="continuationSeparator" w:id="0">
    <w:p w14:paraId="1A0913CA" w14:textId="77777777" w:rsidR="00ED0693" w:rsidRDefault="00ED0693" w:rsidP="00ED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1851F" w14:textId="77777777" w:rsidR="00DB4B74" w:rsidRDefault="00DB4B74" w:rsidP="00DB4B74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  <w:r w:rsidRPr="00DB4B74">
      <w:rPr>
        <w:rFonts w:ascii="Verdana" w:eastAsia="Verdana" w:hAnsi="Verdana"/>
        <w:b/>
        <w:color w:val="000000"/>
        <w:spacing w:val="4"/>
        <w:sz w:val="20"/>
      </w:rPr>
      <w:t xml:space="preserve">Strona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PAGE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DB4B74">
      <w:rPr>
        <w:rFonts w:ascii="Verdana" w:eastAsia="Verdana" w:hAnsi="Verdana"/>
        <w:b/>
        <w:color w:val="000000"/>
        <w:spacing w:val="4"/>
        <w:sz w:val="20"/>
      </w:rPr>
      <w:t>1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  <w:r w:rsidRPr="00DB4B74">
      <w:rPr>
        <w:rFonts w:ascii="Verdana" w:eastAsia="Verdana" w:hAnsi="Verdana"/>
        <w:b/>
        <w:color w:val="000000"/>
        <w:spacing w:val="4"/>
        <w:sz w:val="20"/>
      </w:rPr>
      <w:t xml:space="preserve"> z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NUMPAGES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 w:rsidRPr="00DB4B74">
      <w:rPr>
        <w:rFonts w:ascii="Verdana" w:eastAsia="Verdana" w:hAnsi="Verdana"/>
        <w:b/>
        <w:color w:val="000000"/>
        <w:spacing w:val="4"/>
        <w:sz w:val="20"/>
      </w:rPr>
      <w:t>2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</w:p>
  <w:p w14:paraId="604C8832" w14:textId="77777777" w:rsidR="00DB4B74" w:rsidRPr="00DB4B74" w:rsidRDefault="00DB4B74" w:rsidP="00DB4B74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025CA519" w14:textId="20DD1AFD" w:rsidR="00DB4B74" w:rsidRPr="00DB4B74" w:rsidRDefault="00DB4B74" w:rsidP="00DB4B74">
    <w:pPr>
      <w:spacing w:after="0" w:line="170" w:lineRule="exact"/>
      <w:rPr>
        <w:rFonts w:ascii="Verdana" w:eastAsia="Verdana" w:hAnsi="Verdana"/>
        <w:noProof/>
        <w:color w:val="808080"/>
        <w:spacing w:val="2"/>
        <w:sz w:val="14"/>
        <w:szCs w:val="14"/>
      </w:rPr>
    </w:pP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9264" behindDoc="1" locked="1" layoutInCell="1" allowOverlap="1" wp14:anchorId="556CCEC5" wp14:editId="5A71A970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576678729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678729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A45382D" wp14:editId="2F2B22AF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8903AB" w14:textId="77777777" w:rsidR="00DB4B74" w:rsidRDefault="00DB4B74" w:rsidP="00DB4B74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0F5E917D" w14:textId="77777777" w:rsidR="00DB4B74" w:rsidRDefault="00DB4B74" w:rsidP="00DB4B74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  <w:b w:val="0"/>
                              <w:bCs w:val="0"/>
                            </w:rPr>
                            <w:t>846 00 11</w:t>
                          </w:r>
                        </w:p>
                        <w:p w14:paraId="3A001E22" w14:textId="77777777" w:rsidR="00DB4B74" w:rsidRDefault="00DB4B74" w:rsidP="00DB4B74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3190E142" w14:textId="77777777" w:rsidR="00DB4B74" w:rsidRPr="004F5805" w:rsidRDefault="00DB4B74" w:rsidP="00DB4B74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45382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5C8903AB" w14:textId="77777777" w:rsidR="00DB4B74" w:rsidRDefault="00DB4B74" w:rsidP="00DB4B74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0F5E917D" w14:textId="77777777" w:rsidR="00DB4B74" w:rsidRDefault="00DB4B74" w:rsidP="00DB4B74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  <w:b w:val="0"/>
                        <w:bCs w:val="0"/>
                      </w:rPr>
                      <w:t>846 00 11</w:t>
                    </w:r>
                  </w:p>
                  <w:p w14:paraId="3A001E22" w14:textId="77777777" w:rsidR="00DB4B74" w:rsidRDefault="00DB4B74" w:rsidP="00DB4B74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3190E142" w14:textId="77777777" w:rsidR="00DB4B74" w:rsidRPr="004F5805" w:rsidRDefault="00DB4B74" w:rsidP="00DB4B74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708E44DA" w14:textId="77777777" w:rsidR="00ED0693" w:rsidRDefault="00ED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07ABB" w14:textId="77777777" w:rsidR="00ED0693" w:rsidRDefault="00ED0693" w:rsidP="00ED0693">
      <w:pPr>
        <w:spacing w:after="0" w:line="240" w:lineRule="auto"/>
      </w:pPr>
      <w:r>
        <w:separator/>
      </w:r>
    </w:p>
  </w:footnote>
  <w:footnote w:type="continuationSeparator" w:id="0">
    <w:p w14:paraId="1DC7EF1B" w14:textId="77777777" w:rsidR="00ED0693" w:rsidRDefault="00ED0693" w:rsidP="00ED0693">
      <w:pPr>
        <w:spacing w:after="0" w:line="240" w:lineRule="auto"/>
      </w:pPr>
      <w:r>
        <w:continuationSeparator/>
      </w:r>
    </w:p>
  </w:footnote>
  <w:footnote w:id="1">
    <w:p w14:paraId="4EBC13DF" w14:textId="77777777" w:rsidR="00D961A3" w:rsidRPr="006D04F1" w:rsidRDefault="00D961A3" w:rsidP="00D961A3">
      <w:pPr>
        <w:pStyle w:val="Tekstprzypisudolnego"/>
        <w:jc w:val="both"/>
        <w:rPr>
          <w:rFonts w:ascii="Verdana" w:hAnsi="Verdana" w:cs="Tahoma"/>
          <w:sz w:val="16"/>
          <w:szCs w:val="16"/>
        </w:rPr>
      </w:pPr>
      <w:r w:rsidRPr="006D04F1">
        <w:rPr>
          <w:rStyle w:val="Odwoanieprzypisudolnego"/>
          <w:rFonts w:ascii="Verdana" w:hAnsi="Verdana" w:cs="Tahoma"/>
          <w:sz w:val="16"/>
          <w:szCs w:val="16"/>
        </w:rPr>
        <w:footnoteRef/>
      </w:r>
      <w:r w:rsidRPr="006D04F1">
        <w:rPr>
          <w:rFonts w:ascii="Verdana" w:hAnsi="Verdana" w:cs="Tahoma"/>
          <w:sz w:val="16"/>
          <w:szCs w:val="16"/>
        </w:rPr>
        <w:t xml:space="preserve"> 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nazwę (rodzaj) towaru lub usługi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, których dostawa lub  świadczenie będą prowadziły do jego powstania,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wskazuje wartość towaru lub usługi bez kwoty podatku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 (wartość netto) oraz </w:t>
      </w:r>
      <w:r w:rsidRPr="006D04F1">
        <w:rPr>
          <w:rFonts w:ascii="Verdana" w:hAnsi="Verdana" w:cs="Tahoma"/>
          <w:sz w:val="16"/>
          <w:szCs w:val="16"/>
          <w:u w:val="single"/>
        </w:rPr>
        <w:t>wskazuje stawkę podatku od towarów i usług</w:t>
      </w:r>
      <w:r w:rsidRPr="006D04F1">
        <w:rPr>
          <w:rFonts w:ascii="Verdana" w:hAnsi="Verdana" w:cs="Tahoma"/>
          <w:sz w:val="16"/>
          <w:szCs w:val="16"/>
        </w:rPr>
        <w:t>, która zgodnie z wiedzą Wykonawcy, będzie miała zastosowanie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A174D" w14:textId="03433C2D" w:rsidR="00ED0693" w:rsidRDefault="00ED0693">
    <w:pPr>
      <w:pStyle w:val="Nagwek"/>
    </w:pPr>
    <w:r>
      <w:rPr>
        <w:noProof/>
      </w:rPr>
      <w:drawing>
        <wp:inline distT="0" distB="0" distL="0" distR="0" wp14:anchorId="2C951CAF" wp14:editId="2C16D702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50A3BD" w14:textId="53A63AA2" w:rsidR="00DB4B74" w:rsidRDefault="00DB4B74">
    <w:pPr>
      <w:pStyle w:val="Nagwek"/>
    </w:pPr>
    <w:r w:rsidRPr="00DB4B74">
      <w:t>projekt Centrum Badawczo-Rozwojowe Innowacyjnych Napędów i Struktur Lotniczych na podstawie umowy nr KPOD.01.18-IW.03-0008/23 współfinansowany ze środków Krajowego Planu Odbudowy i Zwiększania Odporności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111F1"/>
    <w:multiLevelType w:val="hybridMultilevel"/>
    <w:tmpl w:val="4424904C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555B4"/>
    <w:multiLevelType w:val="hybridMultilevel"/>
    <w:tmpl w:val="D2B2AD00"/>
    <w:lvl w:ilvl="0" w:tplc="7FBE0D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39640A"/>
    <w:multiLevelType w:val="hybridMultilevel"/>
    <w:tmpl w:val="22489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3"/>
  </w:num>
  <w:num w:numId="2" w16cid:durableId="1189635956">
    <w:abstractNumId w:val="0"/>
  </w:num>
  <w:num w:numId="3" w16cid:durableId="2063401982">
    <w:abstractNumId w:val="2"/>
  </w:num>
  <w:num w:numId="4" w16cid:durableId="117237616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Zielińska | Łukasiewicz – ILOT">
    <w15:presenceInfo w15:providerId="AD" w15:userId="S::Katarzyna.Zielinska@ilot.lukasiewicz.gov.pl::dabc5376-13c2-4dd9-babd-3831d8e8453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03052E"/>
    <w:rsid w:val="0004048F"/>
    <w:rsid w:val="000524A2"/>
    <w:rsid w:val="000C2830"/>
    <w:rsid w:val="000C2E77"/>
    <w:rsid w:val="000D1234"/>
    <w:rsid w:val="000E63B1"/>
    <w:rsid w:val="0012793D"/>
    <w:rsid w:val="0015255B"/>
    <w:rsid w:val="00155BA3"/>
    <w:rsid w:val="00184D39"/>
    <w:rsid w:val="0020128A"/>
    <w:rsid w:val="00202259"/>
    <w:rsid w:val="002148E7"/>
    <w:rsid w:val="00221A58"/>
    <w:rsid w:val="002431CA"/>
    <w:rsid w:val="00256BDF"/>
    <w:rsid w:val="00263C58"/>
    <w:rsid w:val="0027439E"/>
    <w:rsid w:val="00286B23"/>
    <w:rsid w:val="002A6B56"/>
    <w:rsid w:val="002B4153"/>
    <w:rsid w:val="002C5E6B"/>
    <w:rsid w:val="002C63A1"/>
    <w:rsid w:val="002E3D3D"/>
    <w:rsid w:val="002E544E"/>
    <w:rsid w:val="00340B9F"/>
    <w:rsid w:val="00364E85"/>
    <w:rsid w:val="003664F4"/>
    <w:rsid w:val="0036769B"/>
    <w:rsid w:val="003C1BA2"/>
    <w:rsid w:val="003C481F"/>
    <w:rsid w:val="003C6536"/>
    <w:rsid w:val="003F13E8"/>
    <w:rsid w:val="00422BC7"/>
    <w:rsid w:val="00472C7E"/>
    <w:rsid w:val="00475510"/>
    <w:rsid w:val="004905E8"/>
    <w:rsid w:val="00500A38"/>
    <w:rsid w:val="00564ED7"/>
    <w:rsid w:val="0059347E"/>
    <w:rsid w:val="005B3884"/>
    <w:rsid w:val="00616F9C"/>
    <w:rsid w:val="00647456"/>
    <w:rsid w:val="00652727"/>
    <w:rsid w:val="0065616E"/>
    <w:rsid w:val="006568DD"/>
    <w:rsid w:val="006C64A9"/>
    <w:rsid w:val="006E5A5B"/>
    <w:rsid w:val="006F5E6F"/>
    <w:rsid w:val="006F62B4"/>
    <w:rsid w:val="00732053"/>
    <w:rsid w:val="00796AC5"/>
    <w:rsid w:val="007B5496"/>
    <w:rsid w:val="007C5587"/>
    <w:rsid w:val="007F6B26"/>
    <w:rsid w:val="00806E22"/>
    <w:rsid w:val="00856B22"/>
    <w:rsid w:val="00857170"/>
    <w:rsid w:val="00867D06"/>
    <w:rsid w:val="008C746E"/>
    <w:rsid w:val="00910694"/>
    <w:rsid w:val="009749CD"/>
    <w:rsid w:val="00981E64"/>
    <w:rsid w:val="009A1737"/>
    <w:rsid w:val="009E6F1C"/>
    <w:rsid w:val="009F2EF8"/>
    <w:rsid w:val="009F3E6F"/>
    <w:rsid w:val="00A261A8"/>
    <w:rsid w:val="00A87BB0"/>
    <w:rsid w:val="00AE5067"/>
    <w:rsid w:val="00B013C0"/>
    <w:rsid w:val="00B221E6"/>
    <w:rsid w:val="00B26F56"/>
    <w:rsid w:val="00B3220A"/>
    <w:rsid w:val="00B6144E"/>
    <w:rsid w:val="00B63BE4"/>
    <w:rsid w:val="00B704B8"/>
    <w:rsid w:val="00B8009F"/>
    <w:rsid w:val="00B82C45"/>
    <w:rsid w:val="00B869F5"/>
    <w:rsid w:val="00BB2620"/>
    <w:rsid w:val="00BD1198"/>
    <w:rsid w:val="00BF3EE3"/>
    <w:rsid w:val="00C10314"/>
    <w:rsid w:val="00C26B79"/>
    <w:rsid w:val="00C27984"/>
    <w:rsid w:val="00C769D3"/>
    <w:rsid w:val="00C93A5F"/>
    <w:rsid w:val="00CC1966"/>
    <w:rsid w:val="00D2457F"/>
    <w:rsid w:val="00D65AED"/>
    <w:rsid w:val="00D7437E"/>
    <w:rsid w:val="00D961A3"/>
    <w:rsid w:val="00DB0AAF"/>
    <w:rsid w:val="00DB4B74"/>
    <w:rsid w:val="00DC361D"/>
    <w:rsid w:val="00E04718"/>
    <w:rsid w:val="00E22A6D"/>
    <w:rsid w:val="00E51432"/>
    <w:rsid w:val="00E81894"/>
    <w:rsid w:val="00EA34F9"/>
    <w:rsid w:val="00EA3FFE"/>
    <w:rsid w:val="00EA5872"/>
    <w:rsid w:val="00ED0693"/>
    <w:rsid w:val="00F026F0"/>
    <w:rsid w:val="00F03A69"/>
    <w:rsid w:val="00F343EB"/>
    <w:rsid w:val="00FA69BF"/>
    <w:rsid w:val="00FF2C16"/>
    <w:rsid w:val="0941D390"/>
    <w:rsid w:val="2478DED9"/>
    <w:rsid w:val="380920E7"/>
    <w:rsid w:val="400F13CE"/>
    <w:rsid w:val="44CA1911"/>
    <w:rsid w:val="5932854B"/>
    <w:rsid w:val="667EBB7C"/>
    <w:rsid w:val="72AEA79D"/>
    <w:rsid w:val="7E6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  <w:style w:type="table" w:styleId="Tabela-Siatka">
    <w:name w:val="Table Grid"/>
    <w:basedOn w:val="Standardowy"/>
    <w:uiPriority w:val="39"/>
    <w:rsid w:val="00C10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kStopka-adres">
    <w:name w:val="Luk_Stopka-adres"/>
    <w:basedOn w:val="Normalny"/>
    <w:qFormat/>
    <w:rsid w:val="00DB4B74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DB4B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45456-E10A-48D8-99DB-136FA57D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Katarzyna Zielińska | Łukasiewicz – ILOT</cp:lastModifiedBy>
  <cp:revision>2</cp:revision>
  <dcterms:created xsi:type="dcterms:W3CDTF">2026-01-23T12:28:00Z</dcterms:created>
  <dcterms:modified xsi:type="dcterms:W3CDTF">2026-01-23T12:28:00Z</dcterms:modified>
</cp:coreProperties>
</file>